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del w:id="0" w:author="陈先倡" w:date="2019-09-18T10:36:01Z">
        <w:r>
          <w:rPr>
            <w:rFonts w:hint="eastAsia" w:ascii="黑体" w:hAnsi="黑体" w:eastAsia="黑体" w:cs="黑体"/>
            <w:sz w:val="32"/>
            <w:szCs w:val="32"/>
            <w:lang w:val="en-US" w:eastAsia="zh-CN"/>
          </w:rPr>
          <w:delText>5</w:delText>
        </w:r>
      </w:del>
      <w:ins w:id="1" w:author="陈先倡" w:date="2019-09-18T10:36:01Z">
        <w:r>
          <w:rPr>
            <w:rFonts w:hint="eastAsia" w:ascii="黑体" w:hAnsi="黑体" w:eastAsia="黑体" w:cs="黑体"/>
            <w:sz w:val="32"/>
            <w:szCs w:val="32"/>
            <w:lang w:val="en-US" w:eastAsia="zh-CN"/>
          </w:rPr>
          <w:t>4</w:t>
        </w:r>
      </w:ins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-2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集成电路设计企业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产品首次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流片项目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表</w:t>
      </w:r>
    </w:p>
    <w:p>
      <w:pPr>
        <w:snapToGrid w:val="0"/>
        <w:spacing w:line="520" w:lineRule="exact"/>
        <w:rPr>
          <w:kern w:val="0"/>
        </w:rPr>
      </w:pPr>
      <w:r>
        <w:rPr>
          <w:kern w:val="0"/>
        </w:rPr>
        <w:t>申报单位</w:t>
      </w:r>
      <w:r>
        <w:rPr>
          <w:rFonts w:hint="eastAsia"/>
          <w:kern w:val="0"/>
          <w:lang w:val="en-US" w:eastAsia="zh-CN"/>
        </w:rPr>
        <w:t>盖章</w:t>
      </w:r>
      <w:r>
        <w:rPr>
          <w:kern w:val="0"/>
        </w:rPr>
        <w:t xml:space="preserve">：                                               </w:t>
      </w:r>
      <w:r>
        <w:rPr>
          <w:rFonts w:hint="eastAsia"/>
          <w:kern w:val="0"/>
          <w:lang w:val="en-US" w:eastAsia="zh-CN"/>
        </w:rPr>
        <w:t xml:space="preserve">         </w:t>
      </w:r>
      <w:r>
        <w:rPr>
          <w:kern w:val="0"/>
        </w:rPr>
        <w:t xml:space="preserve"> 金额单位：万元</w:t>
      </w:r>
    </w:p>
    <w:tbl>
      <w:tblPr>
        <w:tblStyle w:val="10"/>
        <w:tblW w:w="934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8"/>
        <w:gridCol w:w="1440"/>
        <w:gridCol w:w="1440"/>
        <w:gridCol w:w="1034"/>
        <w:gridCol w:w="586"/>
        <w:gridCol w:w="39"/>
        <w:gridCol w:w="16"/>
        <w:gridCol w:w="10"/>
        <w:gridCol w:w="1322"/>
        <w:gridCol w:w="53"/>
        <w:gridCol w:w="1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934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一、基本情况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申报单位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统一社会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信用代码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详细地址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邮政编码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注册时间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联系人及电话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法人代表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性质（国有、民营、外资、其他）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注册资本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开户银行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账号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信用等级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spacing w:val="27"/>
                <w:kern w:val="0"/>
                <w:szCs w:val="21"/>
              </w:rPr>
              <w:t>（附证明</w:t>
            </w:r>
            <w:r>
              <w:rPr>
                <w:spacing w:val="2"/>
                <w:kern w:val="0"/>
                <w:szCs w:val="21"/>
              </w:rPr>
              <w:t>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资产总额（万元）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净资产（万元）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流动资产总额（万元）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负债总额（万元）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  <w:tl2br w:val="single" w:color="auto" w:sz="8" w:space="0"/>
            </w:tcBorders>
            <w:vAlign w:val="center"/>
          </w:tcPr>
          <w:p>
            <w:pPr>
              <w:widowControl/>
              <w:ind w:firstLine="630" w:firstLineChars="30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经营指标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年度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营业收入（万元）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出口创汇（万美元）</w:t>
            </w: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利润（万元）</w:t>
            </w: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税金（万元）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行业排名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7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9</w:t>
            </w:r>
            <w:r>
              <w:rPr>
                <w:kern w:val="0"/>
                <w:szCs w:val="21"/>
              </w:rPr>
              <w:t>年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上半年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00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9</w:t>
            </w:r>
            <w:r>
              <w:rPr>
                <w:kern w:val="0"/>
                <w:szCs w:val="21"/>
              </w:rPr>
              <w:t>年主要产品（服务）新增知识产权数量及类别</w:t>
            </w:r>
            <w:r>
              <w:rPr>
                <w:szCs w:val="21"/>
              </w:rPr>
              <w:t>（可填报3种主要产品或服务）</w:t>
            </w:r>
          </w:p>
        </w:tc>
        <w:tc>
          <w:tcPr>
            <w:tcW w:w="434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9</w:t>
            </w:r>
            <w:r>
              <w:rPr>
                <w:kern w:val="0"/>
                <w:szCs w:val="21"/>
              </w:rPr>
              <w:t>年主要产品（服务）销售收入及市场占有率（可填报3种主要产品或服务）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9348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二、项目情况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项目责任人及手机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项目总投资（万元）</w:t>
            </w:r>
          </w:p>
          <w:p>
            <w:pPr>
              <w:spacing w:line="3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自筹资金（万元）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rPr>
                <w:szCs w:val="21"/>
              </w:rPr>
              <w:t>项目投入研发人员数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应用领域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t>芯片产品流片</w:t>
            </w:r>
            <w:r>
              <w:rPr>
                <w:kern w:val="0"/>
                <w:szCs w:val="21"/>
              </w:rPr>
              <w:t>费用（万元）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</w:pPr>
            <w:r>
              <w:t>申请补贴金额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jc w:val="center"/>
        </w:trPr>
        <w:tc>
          <w:tcPr>
            <w:tcW w:w="2128" w:type="dxa"/>
            <w:tcBorders>
              <w:top w:val="single" w:color="auto" w:sz="4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项目主要建设内容和达成指标（500-1000字）</w:t>
            </w:r>
          </w:p>
        </w:tc>
        <w:tc>
          <w:tcPr>
            <w:tcW w:w="7220" w:type="dxa"/>
            <w:gridSpan w:val="10"/>
            <w:tcBorders>
              <w:top w:val="single" w:color="auto" w:sz="4" w:space="0"/>
              <w:left w:val="nil"/>
              <w:right w:val="single" w:color="000000" w:sz="4" w:space="0"/>
            </w:tcBorders>
            <w:vAlign w:val="top"/>
          </w:tcPr>
          <w:p>
            <w:pPr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项目创新性分析（500-1000字）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right w:val="single" w:color="000000" w:sz="4" w:space="0"/>
            </w:tcBorders>
            <w:vAlign w:val="top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（将项目与国际、国内，特别是重点是省内、市内近3年涌现出的同类型新业态进行对照，从规模实力、创新点、市场前景、产值对比、核心竞争力、对行业发展前景影响等方面对比）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项目新增营业收入（万元）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  <w:r>
              <w:rPr>
                <w:kern w:val="0"/>
                <w:sz w:val="2"/>
                <w:szCs w:val="21"/>
              </w:rPr>
              <w:t>1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项目新增利润（万元）</w:t>
            </w:r>
          </w:p>
        </w:tc>
        <w:tc>
          <w:tcPr>
            <w:tcW w:w="167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项目新增税收（万元）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项目新增出口创汇（万美元）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项目新增知识产权情况</w:t>
            </w:r>
          </w:p>
        </w:tc>
        <w:tc>
          <w:tcPr>
            <w:tcW w:w="167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项目完成后员工增减人数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9348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三</w:t>
            </w:r>
            <w:r>
              <w:rPr>
                <w:b/>
                <w:bCs/>
                <w:kern w:val="0"/>
                <w:szCs w:val="21"/>
              </w:rPr>
              <w:t>、</w:t>
            </w: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工程</w:t>
            </w:r>
            <w:r>
              <w:rPr>
                <w:b/>
                <w:bCs/>
                <w:kern w:val="0"/>
                <w:szCs w:val="21"/>
              </w:rPr>
              <w:t>流片资金统计表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单位名称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产品类别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设计工艺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产品描述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流片制作厂商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流片支出经费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掩膜版制作厂商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掩膜版支出经费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对外获取</w:t>
            </w:r>
          </w:p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IP来源厂商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IP支出经费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9348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right"/>
              <w:rPr>
                <w:kern w:val="0"/>
                <w:szCs w:val="21"/>
              </w:rPr>
            </w:pPr>
            <w:r>
              <w:rPr>
                <w:rFonts w:eastAsia="新宋体"/>
                <w:b/>
                <w:sz w:val="24"/>
              </w:rPr>
              <w:t xml:space="preserve"> 流片资金合计 </w:t>
            </w:r>
            <w:r>
              <w:rPr>
                <w:rFonts w:eastAsia="新宋体"/>
                <w:sz w:val="24"/>
              </w:rPr>
              <w:t xml:space="preserve">               万元</w:t>
            </w:r>
          </w:p>
        </w:tc>
      </w:tr>
    </w:tbl>
    <w:p>
      <w:pPr>
        <w:jc w:val="both"/>
      </w:pPr>
    </w:p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永中仿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  <w:lang w:val="en-US" w:eastAsia="zh-CN"/>
      </w:rPr>
      <w:t>- 68 -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36CD9"/>
    <w:rsid w:val="00481B4C"/>
    <w:rsid w:val="00636CD9"/>
    <w:rsid w:val="00A91F8A"/>
    <w:rsid w:val="00B216A4"/>
    <w:rsid w:val="04292971"/>
    <w:rsid w:val="123372CC"/>
    <w:rsid w:val="259078E7"/>
    <w:rsid w:val="284D0F4E"/>
    <w:rsid w:val="31240538"/>
    <w:rsid w:val="3890045F"/>
    <w:rsid w:val="3DFA4D4D"/>
    <w:rsid w:val="4CCD5B99"/>
    <w:rsid w:val="5A294F98"/>
    <w:rsid w:val="5C6D6729"/>
    <w:rsid w:val="6AEC134C"/>
    <w:rsid w:val="793346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unhideWhenUsed/>
    <w:qFormat/>
    <w:uiPriority w:val="99"/>
    <w:rPr>
      <w:rFonts w:ascii="等线" w:hAnsi="等线" w:eastAsia="等线" w:cs="黑体"/>
      <w:sz w:val="18"/>
      <w:szCs w:val="18"/>
    </w:rPr>
  </w:style>
  <w:style w:type="paragraph" w:styleId="4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  <w:style w:type="character" w:styleId="9">
    <w:name w:val="Hyperlink"/>
    <w:uiPriority w:val="99"/>
    <w:rPr>
      <w:rFonts w:ascii="Times New Roman" w:hAnsi="Times New Roman" w:eastAsia="宋体" w:cs="Times New Roman"/>
      <w:color w:val="0000FF"/>
      <w:u w:val="single"/>
    </w:rPr>
  </w:style>
  <w:style w:type="paragraph" w:customStyle="1" w:styleId="11">
    <w:name w:val=" Char Char5 Char Char Char Char Char Char"/>
    <w:basedOn w:val="1"/>
    <w:uiPriority w:val="0"/>
    <w:rPr>
      <w:kern w:val="0"/>
      <w:sz w:val="20"/>
      <w:szCs w:val="20"/>
      <w:lang w:val="en-US" w:eastAsia="zh-CN"/>
    </w:rPr>
  </w:style>
  <w:style w:type="paragraph" w:customStyle="1" w:styleId="12">
    <w:name w:val="样式1"/>
    <w:basedOn w:val="1"/>
    <w:next w:val="1"/>
    <w:uiPriority w:val="0"/>
    <w:pPr>
      <w:widowControl/>
      <w:spacing w:line="360" w:lineRule="auto"/>
    </w:pPr>
    <w:rPr>
      <w:rFonts w:eastAsia="永中仿宋"/>
      <w:color w:val="000000"/>
      <w:kern w:val="0"/>
      <w:sz w:val="32"/>
      <w:szCs w:val="20"/>
    </w:r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5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标题 2 字符"/>
    <w:basedOn w:val="7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872</Words>
  <Characters>4975</Characters>
  <Lines>41</Lines>
  <Paragraphs>11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2019-09-09T05:35:00Z</dcterms:created>
  <dc:creator>江琪</dc:creator>
  <cp:lastModifiedBy>陈先倡</cp:lastModifiedBy>
  <cp:lastPrinted>2019-09-09T05:43:00Z</cp:lastPrinted>
  <dcterms:modified xsi:type="dcterms:W3CDTF">2019-09-18T02:36:03Z</dcterms:modified>
  <dc:title>新一代信息技术产业与新业态专题方向一软件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